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BAC21" w14:textId="28B56312" w:rsidR="3E1BE05B" w:rsidRPr="00F440E2" w:rsidRDefault="00F440E2">
      <w:pPr>
        <w:rPr>
          <w:sz w:val="32"/>
          <w:szCs w:val="32"/>
        </w:rPr>
      </w:pPr>
      <w:r w:rsidRPr="00F440E2">
        <w:rPr>
          <w:b/>
          <w:bCs/>
          <w:sz w:val="32"/>
          <w:szCs w:val="32"/>
        </w:rPr>
        <w:t>G</w:t>
      </w:r>
      <w:r w:rsidR="6A5995BE" w:rsidRPr="00F440E2">
        <w:rPr>
          <w:b/>
          <w:bCs/>
          <w:sz w:val="32"/>
          <w:szCs w:val="32"/>
        </w:rPr>
        <w:t>rid Code</w:t>
      </w:r>
      <w:r w:rsidR="6A5995BE" w:rsidRPr="00F440E2">
        <w:rPr>
          <w:sz w:val="32"/>
          <w:szCs w:val="32"/>
        </w:rPr>
        <w:t xml:space="preserve"> -&gt; </w:t>
      </w:r>
      <w:r w:rsidR="28301916" w:rsidRPr="00A36D7C">
        <w:rPr>
          <w:b/>
          <w:bCs/>
          <w:sz w:val="32"/>
          <w:szCs w:val="32"/>
        </w:rPr>
        <w:t>European Connection</w:t>
      </w:r>
      <w:r w:rsidR="6A5995BE" w:rsidRPr="00A36D7C">
        <w:rPr>
          <w:b/>
          <w:bCs/>
          <w:sz w:val="32"/>
          <w:szCs w:val="32"/>
        </w:rPr>
        <w:t xml:space="preserve"> Co</w:t>
      </w:r>
      <w:r w:rsidR="007E1FC1">
        <w:rPr>
          <w:b/>
          <w:bCs/>
          <w:sz w:val="32"/>
          <w:szCs w:val="32"/>
        </w:rPr>
        <w:t>n</w:t>
      </w:r>
      <w:r w:rsidR="6A5995BE" w:rsidRPr="00A36D7C">
        <w:rPr>
          <w:b/>
          <w:bCs/>
          <w:sz w:val="32"/>
          <w:szCs w:val="32"/>
        </w:rPr>
        <w:t>d</w:t>
      </w:r>
      <w:r w:rsidR="007E1FC1">
        <w:rPr>
          <w:b/>
          <w:bCs/>
          <w:sz w:val="32"/>
          <w:szCs w:val="32"/>
        </w:rPr>
        <w:t>itions</w:t>
      </w:r>
      <w:r w:rsidR="00E66A62">
        <w:rPr>
          <w:sz w:val="32"/>
          <w:szCs w:val="32"/>
        </w:rPr>
        <w:t xml:space="preserve"> (for connections </w:t>
      </w:r>
      <w:r w:rsidR="00E66A62" w:rsidRPr="00A36D7C">
        <w:rPr>
          <w:b/>
          <w:bCs/>
          <w:sz w:val="32"/>
          <w:szCs w:val="32"/>
        </w:rPr>
        <w:t>after 2019</w:t>
      </w:r>
      <w:r w:rsidR="00E66A62">
        <w:rPr>
          <w:sz w:val="32"/>
          <w:szCs w:val="32"/>
        </w:rPr>
        <w:t>)</w:t>
      </w:r>
    </w:p>
    <w:p w14:paraId="2E65A307" w14:textId="66776B67" w:rsidR="0066649F" w:rsidRPr="000E3023" w:rsidRDefault="0066649F">
      <w:pPr>
        <w:rPr>
          <w:b/>
          <w:bCs/>
          <w:u w:val="single"/>
        </w:rPr>
      </w:pPr>
      <w:r w:rsidRPr="007E1FC1">
        <w:rPr>
          <w:b/>
          <w:bCs/>
          <w:u w:val="single"/>
        </w:rPr>
        <w:t xml:space="preserve">In </w:t>
      </w:r>
      <w:r w:rsidR="1B9A21D5" w:rsidRPr="007E1FC1">
        <w:rPr>
          <w:b/>
          <w:bCs/>
          <w:u w:val="single"/>
        </w:rPr>
        <w:t>ECC 5.2.1</w:t>
      </w:r>
      <w:r w:rsidR="00A54C1E" w:rsidRPr="007E1FC1">
        <w:rPr>
          <w:b/>
          <w:bCs/>
          <w:u w:val="single"/>
        </w:rPr>
        <w:t xml:space="preserve"> </w:t>
      </w:r>
      <w:r w:rsidR="00F440E2" w:rsidRPr="007E1FC1">
        <w:rPr>
          <w:b/>
          <w:bCs/>
          <w:u w:val="single"/>
        </w:rPr>
        <w:t>to add:</w:t>
      </w:r>
    </w:p>
    <w:p w14:paraId="44181175" w14:textId="10127855" w:rsidR="6A5995BE" w:rsidRPr="007E1FC1" w:rsidRDefault="3CBE3C3E" w:rsidP="00FC6FB5">
      <w:pPr>
        <w:ind w:left="2127" w:hanging="2127"/>
      </w:pPr>
      <w:r w:rsidRPr="007E1FC1">
        <w:t>ECC 5.2.1</w:t>
      </w:r>
      <w:r w:rsidR="30BAE970" w:rsidRPr="007E1FC1">
        <w:t xml:space="preserve"> (p)</w:t>
      </w:r>
      <w:r w:rsidRPr="000E3023">
        <w:tab/>
      </w:r>
      <w:r w:rsidR="06A354EE" w:rsidRPr="007E1FC1">
        <w:t xml:space="preserve">During the </w:t>
      </w:r>
      <w:r w:rsidR="1B92A041" w:rsidRPr="007E1FC1">
        <w:t>d</w:t>
      </w:r>
      <w:r w:rsidR="43D0769D" w:rsidRPr="007E1FC1">
        <w:t>esign</w:t>
      </w:r>
      <w:r w:rsidR="06A354EE" w:rsidRPr="007E1FC1">
        <w:t xml:space="preserve"> </w:t>
      </w:r>
      <w:r w:rsidR="32B66244" w:rsidRPr="007E1FC1">
        <w:t>s</w:t>
      </w:r>
      <w:r w:rsidR="06A354EE" w:rsidRPr="007E1FC1">
        <w:t>tage</w:t>
      </w:r>
      <w:r w:rsidR="7605A33C" w:rsidRPr="007E1FC1">
        <w:t xml:space="preserve"> of </w:t>
      </w:r>
      <w:r w:rsidR="5C6EFC0D" w:rsidRPr="007E1FC1">
        <w:t>a</w:t>
      </w:r>
      <w:r w:rsidR="7605A33C" w:rsidRPr="007E1FC1">
        <w:t xml:space="preserve"> new connection</w:t>
      </w:r>
      <w:r w:rsidR="06A354EE" w:rsidRPr="007E1FC1">
        <w:t xml:space="preserve">, </w:t>
      </w:r>
      <w:r w:rsidR="06A354EE" w:rsidRPr="007E1FC1">
        <w:rPr>
          <w:b/>
          <w:bCs/>
        </w:rPr>
        <w:t xml:space="preserve">The Company </w:t>
      </w:r>
      <w:r w:rsidR="06A354EE" w:rsidRPr="007E1FC1">
        <w:t xml:space="preserve">will </w:t>
      </w:r>
      <w:r w:rsidR="6DB046D9" w:rsidRPr="007E1FC1">
        <w:t xml:space="preserve">inform the </w:t>
      </w:r>
      <w:r w:rsidR="311E8AAA" w:rsidRPr="007E1FC1">
        <w:rPr>
          <w:b/>
          <w:bCs/>
        </w:rPr>
        <w:t>EU</w:t>
      </w:r>
      <w:r w:rsidR="0EB376EE" w:rsidRPr="007E1FC1">
        <w:t xml:space="preserve"> </w:t>
      </w:r>
      <w:r w:rsidR="67A93545" w:rsidRPr="007E1FC1">
        <w:rPr>
          <w:b/>
          <w:bCs/>
        </w:rPr>
        <w:t xml:space="preserve">Code </w:t>
      </w:r>
      <w:r w:rsidR="6DB046D9" w:rsidRPr="007E1FC1">
        <w:rPr>
          <w:b/>
          <w:bCs/>
        </w:rPr>
        <w:t>User</w:t>
      </w:r>
      <w:r w:rsidR="6DB046D9" w:rsidRPr="007E1FC1">
        <w:t xml:space="preserve"> </w:t>
      </w:r>
      <w:r w:rsidR="7605A33C" w:rsidRPr="007E1FC1">
        <w:t xml:space="preserve">that the </w:t>
      </w:r>
      <w:r w:rsidR="07236A65" w:rsidRPr="007E1FC1">
        <w:rPr>
          <w:b/>
          <w:bCs/>
        </w:rPr>
        <w:t xml:space="preserve">Electrical Standard - Meter Polarity Standard for Power Flow Data sent to </w:t>
      </w:r>
      <w:r w:rsidR="187E4520" w:rsidRPr="007E1FC1">
        <w:rPr>
          <w:b/>
          <w:bCs/>
        </w:rPr>
        <w:t>The Company</w:t>
      </w:r>
      <w:r w:rsidR="1166E279" w:rsidRPr="007E1FC1">
        <w:rPr>
          <w:b/>
          <w:bCs/>
        </w:rPr>
        <w:t xml:space="preserve"> (listed in </w:t>
      </w:r>
      <w:r w:rsidR="538E3862" w:rsidRPr="007E1FC1">
        <w:rPr>
          <w:b/>
          <w:bCs/>
        </w:rPr>
        <w:t xml:space="preserve">the </w:t>
      </w:r>
      <w:r w:rsidR="1166E279" w:rsidRPr="007E1FC1">
        <w:rPr>
          <w:b/>
          <w:bCs/>
        </w:rPr>
        <w:t xml:space="preserve">Annex to </w:t>
      </w:r>
      <w:r w:rsidR="538E3862" w:rsidRPr="007E1FC1">
        <w:rPr>
          <w:b/>
          <w:bCs/>
        </w:rPr>
        <w:t xml:space="preserve">the </w:t>
      </w:r>
      <w:r w:rsidR="1166E279" w:rsidRPr="007E1FC1">
        <w:rPr>
          <w:b/>
          <w:bCs/>
        </w:rPr>
        <w:t>General Condition</w:t>
      </w:r>
      <w:r w:rsidR="6CCBAD67" w:rsidRPr="007E1FC1">
        <w:rPr>
          <w:b/>
          <w:bCs/>
        </w:rPr>
        <w:t>s</w:t>
      </w:r>
      <w:r w:rsidR="1166E279" w:rsidRPr="007E1FC1">
        <w:rPr>
          <w:b/>
          <w:bCs/>
        </w:rPr>
        <w:t>)</w:t>
      </w:r>
      <w:r w:rsidR="22A4047C" w:rsidRPr="007E1FC1">
        <w:rPr>
          <w:b/>
          <w:bCs/>
        </w:rPr>
        <w:t xml:space="preserve"> </w:t>
      </w:r>
      <w:r w:rsidR="22A4047C" w:rsidRPr="007E1FC1">
        <w:t>shall be followed</w:t>
      </w:r>
      <w:r w:rsidR="7F9980B6" w:rsidRPr="007E1FC1">
        <w:t xml:space="preserve">. </w:t>
      </w:r>
      <w:r w:rsidR="4E03446E" w:rsidRPr="007E1FC1">
        <w:t>T</w:t>
      </w:r>
      <w:r w:rsidR="6DC4F988" w:rsidRPr="007E1FC1">
        <w:t xml:space="preserve">he </w:t>
      </w:r>
      <w:r w:rsidR="67A93545" w:rsidRPr="007E1FC1">
        <w:rPr>
          <w:b/>
          <w:bCs/>
        </w:rPr>
        <w:t>EU Code</w:t>
      </w:r>
      <w:r w:rsidR="67A93545" w:rsidRPr="007E1FC1">
        <w:t xml:space="preserve"> </w:t>
      </w:r>
      <w:r w:rsidR="22A4047C" w:rsidRPr="007E1FC1">
        <w:rPr>
          <w:b/>
          <w:bCs/>
        </w:rPr>
        <w:t xml:space="preserve">User </w:t>
      </w:r>
      <w:r w:rsidR="22A4047C" w:rsidRPr="007E1FC1">
        <w:t>shall provide</w:t>
      </w:r>
      <w:r w:rsidR="1166E279" w:rsidRPr="007E1FC1">
        <w:t xml:space="preserve"> </w:t>
      </w:r>
      <w:r w:rsidR="46E25C7F" w:rsidRPr="007E1FC1">
        <w:t>the list of metering points</w:t>
      </w:r>
      <w:r w:rsidR="1166E279" w:rsidRPr="007E1FC1">
        <w:t xml:space="preserve"> to </w:t>
      </w:r>
      <w:r w:rsidR="1166E279" w:rsidRPr="007E1FC1">
        <w:rPr>
          <w:b/>
          <w:bCs/>
        </w:rPr>
        <w:t>The Company</w:t>
      </w:r>
      <w:r w:rsidR="1166E279" w:rsidRPr="007E1FC1">
        <w:t xml:space="preserve"> </w:t>
      </w:r>
      <w:r w:rsidR="46E25C7F" w:rsidRPr="007E1FC1">
        <w:t>during the planning stage. Th</w:t>
      </w:r>
      <w:r w:rsidR="538E3862" w:rsidRPr="007E1FC1">
        <w:t>e</w:t>
      </w:r>
      <w:r w:rsidR="46E25C7F" w:rsidRPr="007E1FC1">
        <w:t xml:space="preserve">se metering points </w:t>
      </w:r>
      <w:r w:rsidR="46C866BA" w:rsidRPr="007E1FC1">
        <w:t>will be checked and validated b</w:t>
      </w:r>
      <w:r w:rsidR="538E3862" w:rsidRPr="007E1FC1">
        <w:t>y</w:t>
      </w:r>
      <w:r w:rsidR="46C866BA" w:rsidRPr="007E1FC1">
        <w:t xml:space="preserve"> </w:t>
      </w:r>
      <w:r w:rsidR="46C866BA" w:rsidRPr="007E1FC1">
        <w:rPr>
          <w:b/>
          <w:bCs/>
        </w:rPr>
        <w:t>The Company</w:t>
      </w:r>
      <w:r w:rsidR="46C866BA" w:rsidRPr="007E1FC1">
        <w:t xml:space="preserve"> and </w:t>
      </w:r>
      <w:r w:rsidR="538E3862" w:rsidRPr="007E1FC1">
        <w:t xml:space="preserve">agreed with </w:t>
      </w:r>
      <w:r w:rsidR="46C866BA" w:rsidRPr="007E1FC1">
        <w:t xml:space="preserve">the </w:t>
      </w:r>
      <w:r w:rsidR="538E3862" w:rsidRPr="007E1FC1">
        <w:rPr>
          <w:b/>
          <w:bCs/>
        </w:rPr>
        <w:t xml:space="preserve">EU Code </w:t>
      </w:r>
      <w:r w:rsidR="46C866BA" w:rsidRPr="007E1FC1">
        <w:rPr>
          <w:b/>
          <w:bCs/>
        </w:rPr>
        <w:t>User</w:t>
      </w:r>
      <w:r w:rsidR="46C866BA" w:rsidRPr="007E1FC1">
        <w:t xml:space="preserve"> </w:t>
      </w:r>
      <w:ins w:id="0" w:author="Hao Guo (NESO)" w:date="2025-07-04T09:52:00Z">
        <w:r w:rsidR="00515A7B" w:rsidRPr="007E1FC1">
          <w:t xml:space="preserve">prior to </w:t>
        </w:r>
        <w:r w:rsidR="00C45197" w:rsidRPr="007E1FC1">
          <w:t>issue of EON for directly connected generators</w:t>
        </w:r>
      </w:ins>
      <w:ins w:id="1" w:author="Hao Guo (NESO)" w:date="2025-07-04T09:54:00Z">
        <w:r w:rsidR="00F62044" w:rsidRPr="007E1FC1">
          <w:t xml:space="preserve">, </w:t>
        </w:r>
      </w:ins>
      <w:ins w:id="2" w:author="Hao Guo (NESO)" w:date="2025-07-04T09:52:00Z">
        <w:r w:rsidR="00CD3561" w:rsidRPr="007E1FC1">
          <w:t>ION for embedded</w:t>
        </w:r>
      </w:ins>
      <w:ins w:id="3" w:author="Hao Guo (NESO)" w:date="2025-07-04T09:53:00Z">
        <w:r w:rsidR="00CD3561" w:rsidRPr="007E1FC1">
          <w:t xml:space="preserve"> generators</w:t>
        </w:r>
      </w:ins>
      <w:ins w:id="4" w:author="Hao Guo (NESO)" w:date="2025-07-04T09:54:00Z">
        <w:r w:rsidR="00F62044" w:rsidRPr="007E1FC1">
          <w:t xml:space="preserve"> or LON for</w:t>
        </w:r>
      </w:ins>
      <w:ins w:id="5" w:author="Hao Guo (NESO)" w:date="2025-07-04T09:55:00Z">
        <w:r w:rsidR="002851F0" w:rsidRPr="007E1FC1">
          <w:t xml:space="preserve"> users already </w:t>
        </w:r>
        <w:r w:rsidR="004F2603" w:rsidRPr="007E1FC1">
          <w:t>connected</w:t>
        </w:r>
      </w:ins>
      <w:ins w:id="6" w:author="Hao Guo (NESO)" w:date="2025-07-04T09:56:00Z">
        <w:r w:rsidR="001A5B1B" w:rsidRPr="007E1FC1">
          <w:t xml:space="preserve"> and </w:t>
        </w:r>
      </w:ins>
      <w:ins w:id="7" w:author="Pritesh Patel (NESO)" w:date="2025-07-04T14:03:00Z">
        <w:r w:rsidR="4E20AC91" w:rsidRPr="007E1FC1">
          <w:t xml:space="preserve"> when </w:t>
        </w:r>
      </w:ins>
      <w:ins w:id="8" w:author="Hao Guo (NESO)" w:date="2025-07-04T09:56:00Z">
        <w:r w:rsidR="001A5B1B" w:rsidRPr="007E1FC1">
          <w:t xml:space="preserve">changing </w:t>
        </w:r>
        <w:r w:rsidR="005D2D1E" w:rsidRPr="007E1FC1">
          <w:t>their meter</w:t>
        </w:r>
      </w:ins>
      <w:ins w:id="9" w:author="Hao Guo (NESO)" w:date="2025-07-04T09:53:00Z">
        <w:r w:rsidR="00CD3561" w:rsidRPr="007E1FC1">
          <w:t>.</w:t>
        </w:r>
      </w:ins>
      <w:del w:id="10" w:author="Hao Guo (NESO)" w:date="2025-07-04T09:53:00Z">
        <w:r w:rsidRPr="007E1FC1" w:rsidDel="46C866BA">
          <w:delText xml:space="preserve">during </w:delText>
        </w:r>
        <w:r w:rsidRPr="007E1FC1" w:rsidDel="67A93545">
          <w:delText xml:space="preserve">the </w:delText>
        </w:r>
        <w:r w:rsidRPr="007E1FC1" w:rsidDel="46C866BA">
          <w:delText>commissioning</w:delText>
        </w:r>
      </w:del>
      <w:r w:rsidR="46C866BA" w:rsidRPr="007E1FC1">
        <w:t xml:space="preserve"> </w:t>
      </w:r>
      <w:del w:id="11" w:author="Hao Guo (NESO)" w:date="2025-07-04T09:53:00Z">
        <w:r w:rsidRPr="007E1FC1" w:rsidDel="46C866BA">
          <w:delText>stage</w:delText>
        </w:r>
        <w:r w:rsidRPr="000E3023" w:rsidDel="46C866BA">
          <w:rPr>
            <w:rPrChange w:id="12" w:author="Jay Chandarana [NESO]" w:date="2025-07-08T14:30:00Z" w16du:dateUtc="2025-07-08T13:30:00Z">
              <w:rPr>
                <w:highlight w:val="yellow"/>
              </w:rPr>
            </w:rPrChange>
          </w:rPr>
          <w:delText>.</w:delText>
        </w:r>
        <w:r w:rsidRPr="000E3023" w:rsidDel="59214866">
          <w:rPr>
            <w:rPrChange w:id="13" w:author="Jay Chandarana [NESO]" w:date="2025-07-08T14:30:00Z" w16du:dateUtc="2025-07-08T13:30:00Z">
              <w:rPr>
                <w:highlight w:val="yellow"/>
              </w:rPr>
            </w:rPrChange>
          </w:rPr>
          <w:delText xml:space="preserve"> </w:delText>
        </w:r>
      </w:del>
      <w:r w:rsidR="59214866" w:rsidRPr="007E1FC1">
        <w:t xml:space="preserve">This </w:t>
      </w:r>
      <w:r w:rsidR="538E3862" w:rsidRPr="007E1FC1">
        <w:t xml:space="preserve">requirement </w:t>
      </w:r>
      <w:r w:rsidR="59214866" w:rsidRPr="007E1FC1">
        <w:t xml:space="preserve">will be applicable to </w:t>
      </w:r>
      <w:r w:rsidR="538E3862" w:rsidRPr="007E1FC1">
        <w:t>any</w:t>
      </w:r>
      <w:r w:rsidR="59214866" w:rsidRPr="007E1FC1">
        <w:t xml:space="preserve"> </w:t>
      </w:r>
      <w:r w:rsidR="67A93545" w:rsidRPr="007E1FC1">
        <w:rPr>
          <w:b/>
          <w:bCs/>
        </w:rPr>
        <w:t>EU Code User</w:t>
      </w:r>
      <w:r w:rsidR="67A93545" w:rsidRPr="007E1FC1">
        <w:t xml:space="preserve"> with a </w:t>
      </w:r>
      <w:r w:rsidR="67A93545" w:rsidRPr="007E1FC1">
        <w:rPr>
          <w:b/>
          <w:bCs/>
        </w:rPr>
        <w:t>Completion Date</w:t>
      </w:r>
      <w:r w:rsidR="67A93545" w:rsidRPr="007E1FC1">
        <w:t xml:space="preserve"> on or after </w:t>
      </w:r>
      <w:r w:rsidR="59214866" w:rsidRPr="007E1FC1">
        <w:t>DD/MM/YYYY</w:t>
      </w:r>
      <w:r w:rsidR="4122A298" w:rsidRPr="007E1FC1">
        <w:t xml:space="preserve">, or any </w:t>
      </w:r>
      <w:r w:rsidR="4122A298" w:rsidRPr="007E1FC1">
        <w:rPr>
          <w:b/>
          <w:bCs/>
        </w:rPr>
        <w:t xml:space="preserve">EU Code User </w:t>
      </w:r>
      <w:r w:rsidR="4122A298" w:rsidRPr="007E1FC1">
        <w:t>which installed a meter prior to DD/MM/YYYY</w:t>
      </w:r>
      <w:r w:rsidR="5433B19E" w:rsidRPr="007E1FC1">
        <w:t xml:space="preserve"> </w:t>
      </w:r>
      <w:r w:rsidR="4122A298" w:rsidRPr="007E1FC1">
        <w:t>and subsequently changes their meter after DD</w:t>
      </w:r>
      <w:r w:rsidR="41763472" w:rsidRPr="007E1FC1">
        <w:t xml:space="preserve">/MM/YYYY.  </w:t>
      </w:r>
      <w:r w:rsidR="5433B19E" w:rsidRPr="007E1FC1">
        <w:t xml:space="preserve"> </w:t>
      </w:r>
    </w:p>
    <w:p w14:paraId="09D7C4BF" w14:textId="77777777" w:rsidR="00A54C1E" w:rsidRPr="007E1FC1" w:rsidRDefault="00A54C1E" w:rsidP="00A54C1E">
      <w:bookmarkStart w:id="14" w:name="_@_D573FC2E24764CE680BE39E2DE48AFFEZ"/>
      <w:bookmarkStart w:id="15" w:name="_@_2BFE04796B7E47869D2FCDC172BBBE6EZ"/>
      <w:bookmarkStart w:id="16" w:name="_@_473E9AC798EA4691BBB97F9A996F18EBZ"/>
      <w:bookmarkStart w:id="17" w:name="_@_9CFE0E16117943448C9F1F04C88776B7Z"/>
      <w:bookmarkStart w:id="18" w:name="_@_C688F8E7B77F4067BECE9C0BD773C807Z"/>
      <w:bookmarkEnd w:id="14"/>
      <w:bookmarkEnd w:id="15"/>
      <w:bookmarkEnd w:id="16"/>
      <w:bookmarkEnd w:id="17"/>
      <w:bookmarkEnd w:id="18"/>
    </w:p>
    <w:p w14:paraId="2FEDE2C9" w14:textId="5C362F42" w:rsidR="00717E48" w:rsidRPr="000E3023" w:rsidRDefault="00717E48" w:rsidP="00717E48">
      <w:pPr>
        <w:rPr>
          <w:sz w:val="32"/>
          <w:szCs w:val="32"/>
        </w:rPr>
      </w:pPr>
      <w:r w:rsidRPr="000E3023">
        <w:rPr>
          <w:b/>
          <w:bCs/>
          <w:sz w:val="32"/>
          <w:szCs w:val="32"/>
        </w:rPr>
        <w:t>Grid Code</w:t>
      </w:r>
      <w:r w:rsidRPr="000E3023">
        <w:rPr>
          <w:sz w:val="32"/>
          <w:szCs w:val="32"/>
        </w:rPr>
        <w:t xml:space="preserve"> -&gt; </w:t>
      </w:r>
      <w:r w:rsidRPr="000E3023">
        <w:rPr>
          <w:b/>
          <w:bCs/>
          <w:sz w:val="32"/>
          <w:szCs w:val="32"/>
        </w:rPr>
        <w:t>Connection Co</w:t>
      </w:r>
      <w:r w:rsidR="007E1FC1">
        <w:rPr>
          <w:b/>
          <w:bCs/>
          <w:sz w:val="32"/>
          <w:szCs w:val="32"/>
        </w:rPr>
        <w:t>nditions</w:t>
      </w:r>
      <w:r w:rsidR="00E66A62" w:rsidRPr="000E3023">
        <w:rPr>
          <w:sz w:val="32"/>
          <w:szCs w:val="32"/>
        </w:rPr>
        <w:t xml:space="preserve"> (for connections </w:t>
      </w:r>
      <w:r w:rsidR="00E66A62" w:rsidRPr="000E3023">
        <w:rPr>
          <w:b/>
          <w:bCs/>
          <w:sz w:val="32"/>
          <w:szCs w:val="32"/>
        </w:rPr>
        <w:t>before 2019</w:t>
      </w:r>
      <w:r w:rsidR="00E66A62" w:rsidRPr="000E3023">
        <w:rPr>
          <w:sz w:val="32"/>
          <w:szCs w:val="32"/>
        </w:rPr>
        <w:t>)</w:t>
      </w:r>
    </w:p>
    <w:p w14:paraId="48DDA7F2" w14:textId="0E6030BA" w:rsidR="00A54C1E" w:rsidRPr="007E1FC1" w:rsidRDefault="00A54C1E" w:rsidP="00A54C1E">
      <w:pPr>
        <w:rPr>
          <w:b/>
          <w:bCs/>
        </w:rPr>
      </w:pPr>
      <w:r w:rsidRPr="007E1FC1">
        <w:rPr>
          <w:b/>
          <w:bCs/>
        </w:rPr>
        <w:t>In CC 5.2.1 to add:</w:t>
      </w:r>
    </w:p>
    <w:p w14:paraId="609A1F0C" w14:textId="40200826" w:rsidR="00A54C1E" w:rsidRPr="00A54C1E" w:rsidRDefault="26DB4C4C" w:rsidP="00A54C1E">
      <w:pPr>
        <w:ind w:left="2127" w:hanging="2127"/>
        <w:rPr>
          <w:highlight w:val="yellow"/>
        </w:rPr>
      </w:pPr>
      <w:r w:rsidRPr="007E1FC1">
        <w:t>CC 5.2.1 (p)</w:t>
      </w:r>
      <w:r w:rsidRPr="000E3023">
        <w:tab/>
      </w:r>
      <w:r w:rsidRPr="000E3023">
        <w:tab/>
      </w:r>
      <w:r w:rsidR="3CD91582" w:rsidRPr="007E1FC1">
        <w:t xml:space="preserve">Where a </w:t>
      </w:r>
      <w:r w:rsidR="3CD91582" w:rsidRPr="007E1FC1">
        <w:rPr>
          <w:b/>
          <w:bCs/>
        </w:rPr>
        <w:t>GB Code User</w:t>
      </w:r>
      <w:r w:rsidR="3CD91582" w:rsidRPr="007E1FC1">
        <w:t xml:space="preserve"> changes its operational metering</w:t>
      </w:r>
      <w:r w:rsidRPr="007E1FC1">
        <w:t xml:space="preserve">, </w:t>
      </w:r>
      <w:r w:rsidRPr="007E1FC1">
        <w:rPr>
          <w:b/>
          <w:bCs/>
        </w:rPr>
        <w:t>The Company</w:t>
      </w:r>
      <w:r w:rsidRPr="007E1FC1">
        <w:t xml:space="preserve"> will inform the </w:t>
      </w:r>
      <w:r w:rsidRPr="007E1FC1">
        <w:rPr>
          <w:b/>
          <w:bCs/>
        </w:rPr>
        <w:t>GB Code User</w:t>
      </w:r>
      <w:r w:rsidRPr="007E1FC1">
        <w:t xml:space="preserve"> that the </w:t>
      </w:r>
      <w:r w:rsidRPr="007E1FC1">
        <w:rPr>
          <w:b/>
          <w:bCs/>
        </w:rPr>
        <w:t>Electrical Standard - Meter Polarity Standard for Power Flow Data sent to The Company (listed in the Annex to the General Condition</w:t>
      </w:r>
      <w:r w:rsidR="2E2D966C" w:rsidRPr="007E1FC1">
        <w:rPr>
          <w:b/>
          <w:bCs/>
        </w:rPr>
        <w:t>s</w:t>
      </w:r>
      <w:r w:rsidRPr="007E1FC1">
        <w:rPr>
          <w:b/>
          <w:bCs/>
        </w:rPr>
        <w:t>)</w:t>
      </w:r>
      <w:r w:rsidRPr="007E1FC1">
        <w:t xml:space="preserve"> shall be followed. The </w:t>
      </w:r>
      <w:r w:rsidRPr="007E1FC1">
        <w:rPr>
          <w:b/>
          <w:bCs/>
        </w:rPr>
        <w:t>GB Code User</w:t>
      </w:r>
      <w:r w:rsidRPr="007E1FC1">
        <w:t xml:space="preserve"> shall provide the list of metering points to </w:t>
      </w:r>
      <w:r w:rsidRPr="007E1FC1">
        <w:rPr>
          <w:b/>
          <w:bCs/>
        </w:rPr>
        <w:t>The Company</w:t>
      </w:r>
      <w:r w:rsidRPr="007E1FC1">
        <w:t xml:space="preserve"> during the planning stage</w:t>
      </w:r>
      <w:r w:rsidR="00403712" w:rsidRPr="007E1FC1">
        <w:t xml:space="preserve"> prior to replacement of the operational metering</w:t>
      </w:r>
      <w:r w:rsidRPr="007E1FC1">
        <w:t xml:space="preserve">. These metering points will be checked and validated by </w:t>
      </w:r>
      <w:r w:rsidRPr="007E1FC1">
        <w:rPr>
          <w:b/>
          <w:bCs/>
        </w:rPr>
        <w:t xml:space="preserve">The Company </w:t>
      </w:r>
      <w:r w:rsidRPr="007E1FC1">
        <w:t xml:space="preserve">and agreed with the </w:t>
      </w:r>
      <w:r w:rsidR="0FC4133F" w:rsidRPr="007E1FC1">
        <w:rPr>
          <w:b/>
          <w:bCs/>
        </w:rPr>
        <w:t>GB</w:t>
      </w:r>
      <w:r w:rsidRPr="007E1FC1">
        <w:rPr>
          <w:b/>
          <w:bCs/>
        </w:rPr>
        <w:t xml:space="preserve"> Code User</w:t>
      </w:r>
      <w:ins w:id="19" w:author="Hao Guo (NESO)" w:date="2025-07-04T09:57:00Z" w16du:dateUtc="2025-07-04T08:57:00Z">
        <w:r w:rsidR="00C239DA" w:rsidRPr="007E1FC1">
          <w:rPr>
            <w:b/>
            <w:bCs/>
          </w:rPr>
          <w:t xml:space="preserve"> prior to</w:t>
        </w:r>
      </w:ins>
      <w:r w:rsidRPr="007E1FC1">
        <w:t xml:space="preserve"> </w:t>
      </w:r>
      <w:ins w:id="20" w:author="Hao Guo (NESO)" w:date="2025-07-04T09:57:00Z" w16du:dateUtc="2025-07-04T08:57:00Z">
        <w:r w:rsidR="00C239DA" w:rsidRPr="000E3023">
          <w:t>issue of LON</w:t>
        </w:r>
      </w:ins>
      <w:del w:id="21" w:author="Hao Guo (NESO)" w:date="2025-07-04T09:57:00Z" w16du:dateUtc="2025-07-04T08:57:00Z">
        <w:r w:rsidRPr="000E3023" w:rsidDel="00AD4D66">
          <w:rPr>
            <w:rPrChange w:id="22" w:author="Jay Chandarana [NESO]" w:date="2025-07-08T14:30:00Z" w16du:dateUtc="2025-07-08T13:30:00Z">
              <w:rPr>
                <w:highlight w:val="yellow"/>
              </w:rPr>
            </w:rPrChange>
          </w:rPr>
          <w:delText>during the commissioning stage</w:delText>
        </w:r>
      </w:del>
      <w:r w:rsidRPr="000E3023">
        <w:rPr>
          <w:rPrChange w:id="23" w:author="Jay Chandarana [NESO]" w:date="2025-07-08T14:30:00Z" w16du:dateUtc="2025-07-08T13:30:00Z">
            <w:rPr>
              <w:highlight w:val="yellow"/>
            </w:rPr>
          </w:rPrChange>
        </w:rPr>
        <w:t xml:space="preserve">. This </w:t>
      </w:r>
      <w:r w:rsidRPr="007E1FC1">
        <w:t xml:space="preserve">requirement will be applicable to any </w:t>
      </w:r>
      <w:r w:rsidR="0FC4133F" w:rsidRPr="007E1FC1">
        <w:rPr>
          <w:b/>
          <w:bCs/>
        </w:rPr>
        <w:t xml:space="preserve">GB </w:t>
      </w:r>
      <w:r w:rsidRPr="007E1FC1">
        <w:rPr>
          <w:b/>
          <w:bCs/>
        </w:rPr>
        <w:t>Code User</w:t>
      </w:r>
      <w:r w:rsidRPr="007E1FC1">
        <w:t xml:space="preserve"> </w:t>
      </w:r>
      <w:r w:rsidR="6D1736A3" w:rsidRPr="007E1FC1">
        <w:t xml:space="preserve">who change their operational metering </w:t>
      </w:r>
      <w:r w:rsidRPr="007E1FC1">
        <w:t xml:space="preserve">with a </w:t>
      </w:r>
      <w:r w:rsidRPr="007E1FC1">
        <w:rPr>
          <w:b/>
          <w:bCs/>
        </w:rPr>
        <w:t>Completion Date</w:t>
      </w:r>
      <w:r w:rsidRPr="007E1FC1">
        <w:t xml:space="preserve"> on or after DD/MM/YYYY.</w:t>
      </w:r>
    </w:p>
    <w:sectPr w:rsidR="00A54C1E" w:rsidRPr="00A54C1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ao Guo (NESO)">
    <w15:presenceInfo w15:providerId="AD" w15:userId="S::hao.guo@uk.nationalgrid.com::63ea3518-997f-4c7b-869a-60d01aacc16c"/>
  </w15:person>
  <w15:person w15:author="Pritesh Patel (NESO)">
    <w15:presenceInfo w15:providerId="AD" w15:userId="S::pritesh.patel@uk.nationalgrid.com::197f359d-c266-4794-ab2c-d6bfa8524abe"/>
  </w15:person>
  <w15:person w15:author="Jay Chandarana [NESO]">
    <w15:presenceInfo w15:providerId="AD" w15:userId="S::Jay.Chandarana3@neso.energy::fde44080-a16a-4f0d-8652-530cde4a8d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trackRevision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8B4D67"/>
    <w:rsid w:val="00005EE4"/>
    <w:rsid w:val="000117AE"/>
    <w:rsid w:val="00014C78"/>
    <w:rsid w:val="000225F6"/>
    <w:rsid w:val="0002776A"/>
    <w:rsid w:val="0003107C"/>
    <w:rsid w:val="00033010"/>
    <w:rsid w:val="00060CD2"/>
    <w:rsid w:val="00062086"/>
    <w:rsid w:val="00062FB3"/>
    <w:rsid w:val="00063E13"/>
    <w:rsid w:val="000662B3"/>
    <w:rsid w:val="000702E1"/>
    <w:rsid w:val="00073202"/>
    <w:rsid w:val="00090D07"/>
    <w:rsid w:val="000A712B"/>
    <w:rsid w:val="000B1491"/>
    <w:rsid w:val="000B54DC"/>
    <w:rsid w:val="000C3AE6"/>
    <w:rsid w:val="000D3751"/>
    <w:rsid w:val="000D5448"/>
    <w:rsid w:val="000E1D2F"/>
    <w:rsid w:val="000E3023"/>
    <w:rsid w:val="000E4795"/>
    <w:rsid w:val="00100ACE"/>
    <w:rsid w:val="001144CB"/>
    <w:rsid w:val="00121AB4"/>
    <w:rsid w:val="0012239C"/>
    <w:rsid w:val="0012739A"/>
    <w:rsid w:val="001273C7"/>
    <w:rsid w:val="00127584"/>
    <w:rsid w:val="00135526"/>
    <w:rsid w:val="00135F46"/>
    <w:rsid w:val="00150604"/>
    <w:rsid w:val="00151362"/>
    <w:rsid w:val="00163D87"/>
    <w:rsid w:val="00167C86"/>
    <w:rsid w:val="00174137"/>
    <w:rsid w:val="00175401"/>
    <w:rsid w:val="00177661"/>
    <w:rsid w:val="001779B2"/>
    <w:rsid w:val="00180341"/>
    <w:rsid w:val="00182E22"/>
    <w:rsid w:val="001914DC"/>
    <w:rsid w:val="00192773"/>
    <w:rsid w:val="00192CBB"/>
    <w:rsid w:val="00194864"/>
    <w:rsid w:val="001969E2"/>
    <w:rsid w:val="001A3AB2"/>
    <w:rsid w:val="001A44A5"/>
    <w:rsid w:val="001A5B1B"/>
    <w:rsid w:val="001A6D2F"/>
    <w:rsid w:val="001B4298"/>
    <w:rsid w:val="001C1E72"/>
    <w:rsid w:val="001D0C49"/>
    <w:rsid w:val="001D1450"/>
    <w:rsid w:val="001D2574"/>
    <w:rsid w:val="001D48C4"/>
    <w:rsid w:val="001D7559"/>
    <w:rsid w:val="001F30AC"/>
    <w:rsid w:val="001F32AC"/>
    <w:rsid w:val="001F7E69"/>
    <w:rsid w:val="002048B8"/>
    <w:rsid w:val="002167F8"/>
    <w:rsid w:val="00230C2C"/>
    <w:rsid w:val="00240DBC"/>
    <w:rsid w:val="002562AA"/>
    <w:rsid w:val="002717FE"/>
    <w:rsid w:val="00273561"/>
    <w:rsid w:val="00274C13"/>
    <w:rsid w:val="00275E8A"/>
    <w:rsid w:val="002851F0"/>
    <w:rsid w:val="00285302"/>
    <w:rsid w:val="00287FEF"/>
    <w:rsid w:val="00294B6F"/>
    <w:rsid w:val="002956A6"/>
    <w:rsid w:val="002A6E04"/>
    <w:rsid w:val="002A7C8F"/>
    <w:rsid w:val="002B075A"/>
    <w:rsid w:val="002B394F"/>
    <w:rsid w:val="002C410D"/>
    <w:rsid w:val="002C4802"/>
    <w:rsid w:val="002E207D"/>
    <w:rsid w:val="002F6B5A"/>
    <w:rsid w:val="002F7F07"/>
    <w:rsid w:val="00315093"/>
    <w:rsid w:val="0031511C"/>
    <w:rsid w:val="003207EA"/>
    <w:rsid w:val="0033122F"/>
    <w:rsid w:val="003408D2"/>
    <w:rsid w:val="00341EBF"/>
    <w:rsid w:val="00357FE7"/>
    <w:rsid w:val="0038376F"/>
    <w:rsid w:val="00386700"/>
    <w:rsid w:val="00394E2A"/>
    <w:rsid w:val="00395785"/>
    <w:rsid w:val="003A5461"/>
    <w:rsid w:val="003A67E5"/>
    <w:rsid w:val="003C3DEF"/>
    <w:rsid w:val="003D12A7"/>
    <w:rsid w:val="003D4697"/>
    <w:rsid w:val="003D7809"/>
    <w:rsid w:val="003D7A05"/>
    <w:rsid w:val="003E4134"/>
    <w:rsid w:val="003E45B6"/>
    <w:rsid w:val="003F52E2"/>
    <w:rsid w:val="003F6CE3"/>
    <w:rsid w:val="0040241E"/>
    <w:rsid w:val="00403712"/>
    <w:rsid w:val="00412396"/>
    <w:rsid w:val="00430D02"/>
    <w:rsid w:val="00453545"/>
    <w:rsid w:val="004606F9"/>
    <w:rsid w:val="00481BE3"/>
    <w:rsid w:val="00485D7C"/>
    <w:rsid w:val="0049310A"/>
    <w:rsid w:val="004A3F9F"/>
    <w:rsid w:val="004A50C3"/>
    <w:rsid w:val="004B04D3"/>
    <w:rsid w:val="004B2A5F"/>
    <w:rsid w:val="004B82EF"/>
    <w:rsid w:val="004C0F0F"/>
    <w:rsid w:val="004C2E56"/>
    <w:rsid w:val="004D26CE"/>
    <w:rsid w:val="004D50DD"/>
    <w:rsid w:val="004E6F77"/>
    <w:rsid w:val="004F2603"/>
    <w:rsid w:val="00511108"/>
    <w:rsid w:val="00515A7B"/>
    <w:rsid w:val="005276DA"/>
    <w:rsid w:val="005558D6"/>
    <w:rsid w:val="00563C4F"/>
    <w:rsid w:val="005658AD"/>
    <w:rsid w:val="00570E38"/>
    <w:rsid w:val="00591FF3"/>
    <w:rsid w:val="00593918"/>
    <w:rsid w:val="00593AB1"/>
    <w:rsid w:val="005A3B0E"/>
    <w:rsid w:val="005C640A"/>
    <w:rsid w:val="005D2D1E"/>
    <w:rsid w:val="005D604C"/>
    <w:rsid w:val="005F002C"/>
    <w:rsid w:val="005F614F"/>
    <w:rsid w:val="00602DE4"/>
    <w:rsid w:val="0060552C"/>
    <w:rsid w:val="00620AFE"/>
    <w:rsid w:val="00621686"/>
    <w:rsid w:val="006360D9"/>
    <w:rsid w:val="006371C4"/>
    <w:rsid w:val="006403E2"/>
    <w:rsid w:val="006435A2"/>
    <w:rsid w:val="0064660C"/>
    <w:rsid w:val="0064794A"/>
    <w:rsid w:val="00651E79"/>
    <w:rsid w:val="006545AB"/>
    <w:rsid w:val="006601CC"/>
    <w:rsid w:val="00665473"/>
    <w:rsid w:val="0066649F"/>
    <w:rsid w:val="00667A4E"/>
    <w:rsid w:val="00691839"/>
    <w:rsid w:val="00694B96"/>
    <w:rsid w:val="0069755E"/>
    <w:rsid w:val="006A3A06"/>
    <w:rsid w:val="006B088B"/>
    <w:rsid w:val="006B53B6"/>
    <w:rsid w:val="006B5699"/>
    <w:rsid w:val="006E0A9F"/>
    <w:rsid w:val="006E3ADB"/>
    <w:rsid w:val="006E559A"/>
    <w:rsid w:val="006F3EF7"/>
    <w:rsid w:val="00701E3B"/>
    <w:rsid w:val="00714F10"/>
    <w:rsid w:val="00717E48"/>
    <w:rsid w:val="007413EF"/>
    <w:rsid w:val="007476A9"/>
    <w:rsid w:val="00760922"/>
    <w:rsid w:val="007662BF"/>
    <w:rsid w:val="00772CA0"/>
    <w:rsid w:val="007733FA"/>
    <w:rsid w:val="007737FB"/>
    <w:rsid w:val="007743F5"/>
    <w:rsid w:val="0078209B"/>
    <w:rsid w:val="00794D25"/>
    <w:rsid w:val="0079556F"/>
    <w:rsid w:val="00797E97"/>
    <w:rsid w:val="007B7421"/>
    <w:rsid w:val="007C4423"/>
    <w:rsid w:val="007C5EFC"/>
    <w:rsid w:val="007D3794"/>
    <w:rsid w:val="007E1FC1"/>
    <w:rsid w:val="007E3DA3"/>
    <w:rsid w:val="007E4389"/>
    <w:rsid w:val="007E46D6"/>
    <w:rsid w:val="007E7A38"/>
    <w:rsid w:val="007F1B5C"/>
    <w:rsid w:val="00801F53"/>
    <w:rsid w:val="0080396C"/>
    <w:rsid w:val="008124CF"/>
    <w:rsid w:val="008155C3"/>
    <w:rsid w:val="00815E2A"/>
    <w:rsid w:val="008172B6"/>
    <w:rsid w:val="00821DA7"/>
    <w:rsid w:val="00822682"/>
    <w:rsid w:val="00826052"/>
    <w:rsid w:val="00832212"/>
    <w:rsid w:val="00835C9E"/>
    <w:rsid w:val="00852487"/>
    <w:rsid w:val="0085551A"/>
    <w:rsid w:val="0086262C"/>
    <w:rsid w:val="008627AF"/>
    <w:rsid w:val="00862FB4"/>
    <w:rsid w:val="00881763"/>
    <w:rsid w:val="00885B35"/>
    <w:rsid w:val="008922D7"/>
    <w:rsid w:val="008958D3"/>
    <w:rsid w:val="008978A2"/>
    <w:rsid w:val="008A433B"/>
    <w:rsid w:val="008A4A92"/>
    <w:rsid w:val="008A58F7"/>
    <w:rsid w:val="008A6CD1"/>
    <w:rsid w:val="008B1838"/>
    <w:rsid w:val="008B3E1F"/>
    <w:rsid w:val="008C02C8"/>
    <w:rsid w:val="008D2642"/>
    <w:rsid w:val="008E3119"/>
    <w:rsid w:val="008F6B5B"/>
    <w:rsid w:val="00905BC1"/>
    <w:rsid w:val="00910384"/>
    <w:rsid w:val="00911064"/>
    <w:rsid w:val="00913DEE"/>
    <w:rsid w:val="00916D71"/>
    <w:rsid w:val="00923691"/>
    <w:rsid w:val="009319FD"/>
    <w:rsid w:val="0094089C"/>
    <w:rsid w:val="009409A2"/>
    <w:rsid w:val="00946C34"/>
    <w:rsid w:val="0098733F"/>
    <w:rsid w:val="0099057D"/>
    <w:rsid w:val="00991F56"/>
    <w:rsid w:val="00996BE8"/>
    <w:rsid w:val="009A53C3"/>
    <w:rsid w:val="009B25F8"/>
    <w:rsid w:val="009C2469"/>
    <w:rsid w:val="009D6B5A"/>
    <w:rsid w:val="009E117F"/>
    <w:rsid w:val="009E54EE"/>
    <w:rsid w:val="009F0DC5"/>
    <w:rsid w:val="00A11C1C"/>
    <w:rsid w:val="00A1258F"/>
    <w:rsid w:val="00A36D7C"/>
    <w:rsid w:val="00A40A08"/>
    <w:rsid w:val="00A51665"/>
    <w:rsid w:val="00A54C1E"/>
    <w:rsid w:val="00A55212"/>
    <w:rsid w:val="00A6582B"/>
    <w:rsid w:val="00A67867"/>
    <w:rsid w:val="00A741D6"/>
    <w:rsid w:val="00A80B43"/>
    <w:rsid w:val="00A86A65"/>
    <w:rsid w:val="00AB6383"/>
    <w:rsid w:val="00AC683F"/>
    <w:rsid w:val="00AD3DAA"/>
    <w:rsid w:val="00AD3F64"/>
    <w:rsid w:val="00AD4D66"/>
    <w:rsid w:val="00AF216A"/>
    <w:rsid w:val="00AF6828"/>
    <w:rsid w:val="00B017D5"/>
    <w:rsid w:val="00B01D37"/>
    <w:rsid w:val="00B1B087"/>
    <w:rsid w:val="00B20F1B"/>
    <w:rsid w:val="00B22194"/>
    <w:rsid w:val="00B23ED6"/>
    <w:rsid w:val="00B30C4B"/>
    <w:rsid w:val="00B41187"/>
    <w:rsid w:val="00B413FC"/>
    <w:rsid w:val="00B42BFC"/>
    <w:rsid w:val="00B4454E"/>
    <w:rsid w:val="00B47919"/>
    <w:rsid w:val="00B64C6D"/>
    <w:rsid w:val="00B74431"/>
    <w:rsid w:val="00B94DDF"/>
    <w:rsid w:val="00B97DF1"/>
    <w:rsid w:val="00BA1E46"/>
    <w:rsid w:val="00BB0C96"/>
    <w:rsid w:val="00BC7E32"/>
    <w:rsid w:val="00BD0A09"/>
    <w:rsid w:val="00BD146C"/>
    <w:rsid w:val="00BD6631"/>
    <w:rsid w:val="00BE2999"/>
    <w:rsid w:val="00BE3D7E"/>
    <w:rsid w:val="00C1085F"/>
    <w:rsid w:val="00C10BFF"/>
    <w:rsid w:val="00C110C2"/>
    <w:rsid w:val="00C1458B"/>
    <w:rsid w:val="00C16AF4"/>
    <w:rsid w:val="00C239DA"/>
    <w:rsid w:val="00C23A98"/>
    <w:rsid w:val="00C45197"/>
    <w:rsid w:val="00C56D9E"/>
    <w:rsid w:val="00C60282"/>
    <w:rsid w:val="00C73679"/>
    <w:rsid w:val="00C80AF7"/>
    <w:rsid w:val="00C839F2"/>
    <w:rsid w:val="00C919A2"/>
    <w:rsid w:val="00CA2D10"/>
    <w:rsid w:val="00CC0A2F"/>
    <w:rsid w:val="00CC1B56"/>
    <w:rsid w:val="00CD026D"/>
    <w:rsid w:val="00CD3561"/>
    <w:rsid w:val="00CF18E3"/>
    <w:rsid w:val="00CF4192"/>
    <w:rsid w:val="00CF6784"/>
    <w:rsid w:val="00D15048"/>
    <w:rsid w:val="00D20015"/>
    <w:rsid w:val="00D203B8"/>
    <w:rsid w:val="00D2373E"/>
    <w:rsid w:val="00D30E1A"/>
    <w:rsid w:val="00D32BA0"/>
    <w:rsid w:val="00D34CBC"/>
    <w:rsid w:val="00D45A0E"/>
    <w:rsid w:val="00D47540"/>
    <w:rsid w:val="00D63DD7"/>
    <w:rsid w:val="00D72CFA"/>
    <w:rsid w:val="00D738BF"/>
    <w:rsid w:val="00D74561"/>
    <w:rsid w:val="00D92EF9"/>
    <w:rsid w:val="00DB0E2D"/>
    <w:rsid w:val="00DB6EBC"/>
    <w:rsid w:val="00DD3D3C"/>
    <w:rsid w:val="00DD6F75"/>
    <w:rsid w:val="00DD702A"/>
    <w:rsid w:val="00DE3AB9"/>
    <w:rsid w:val="00DE637B"/>
    <w:rsid w:val="00DF0E71"/>
    <w:rsid w:val="00E10D85"/>
    <w:rsid w:val="00E10DFB"/>
    <w:rsid w:val="00E12921"/>
    <w:rsid w:val="00E1415E"/>
    <w:rsid w:val="00E17469"/>
    <w:rsid w:val="00E432CC"/>
    <w:rsid w:val="00E55FD9"/>
    <w:rsid w:val="00E57663"/>
    <w:rsid w:val="00E64FFE"/>
    <w:rsid w:val="00E66A62"/>
    <w:rsid w:val="00E8074D"/>
    <w:rsid w:val="00E87750"/>
    <w:rsid w:val="00E97EB8"/>
    <w:rsid w:val="00EA372E"/>
    <w:rsid w:val="00EA4C45"/>
    <w:rsid w:val="00EC2323"/>
    <w:rsid w:val="00EC391D"/>
    <w:rsid w:val="00EC3D1C"/>
    <w:rsid w:val="00ED7C11"/>
    <w:rsid w:val="00F070D3"/>
    <w:rsid w:val="00F14F04"/>
    <w:rsid w:val="00F246D4"/>
    <w:rsid w:val="00F31CE1"/>
    <w:rsid w:val="00F32B50"/>
    <w:rsid w:val="00F34F53"/>
    <w:rsid w:val="00F36625"/>
    <w:rsid w:val="00F37A92"/>
    <w:rsid w:val="00F37E1D"/>
    <w:rsid w:val="00F40594"/>
    <w:rsid w:val="00F440E2"/>
    <w:rsid w:val="00F61017"/>
    <w:rsid w:val="00F62044"/>
    <w:rsid w:val="00F8104B"/>
    <w:rsid w:val="00F8596F"/>
    <w:rsid w:val="00FC1454"/>
    <w:rsid w:val="00FC6B3F"/>
    <w:rsid w:val="00FC6FB5"/>
    <w:rsid w:val="00FF5BC4"/>
    <w:rsid w:val="0152F993"/>
    <w:rsid w:val="022733F6"/>
    <w:rsid w:val="03038EE2"/>
    <w:rsid w:val="0306BCC1"/>
    <w:rsid w:val="034F0DB4"/>
    <w:rsid w:val="03D8848A"/>
    <w:rsid w:val="0419C8AD"/>
    <w:rsid w:val="04327F23"/>
    <w:rsid w:val="04C8C133"/>
    <w:rsid w:val="052FF2FE"/>
    <w:rsid w:val="0563A677"/>
    <w:rsid w:val="060C208B"/>
    <w:rsid w:val="0619A279"/>
    <w:rsid w:val="0635B5A5"/>
    <w:rsid w:val="068B4D67"/>
    <w:rsid w:val="06A354EE"/>
    <w:rsid w:val="06B954F1"/>
    <w:rsid w:val="07236A65"/>
    <w:rsid w:val="076F5D08"/>
    <w:rsid w:val="07778161"/>
    <w:rsid w:val="08CAEDE3"/>
    <w:rsid w:val="09287621"/>
    <w:rsid w:val="097F80D1"/>
    <w:rsid w:val="0AFAE780"/>
    <w:rsid w:val="0B85E4E9"/>
    <w:rsid w:val="0BF2CA4E"/>
    <w:rsid w:val="0C948D01"/>
    <w:rsid w:val="0CB69E80"/>
    <w:rsid w:val="0E0B05D6"/>
    <w:rsid w:val="0EB376EE"/>
    <w:rsid w:val="0EBBC21F"/>
    <w:rsid w:val="0F742E3B"/>
    <w:rsid w:val="0F909C8A"/>
    <w:rsid w:val="0FC4133F"/>
    <w:rsid w:val="10874180"/>
    <w:rsid w:val="1166E279"/>
    <w:rsid w:val="124B53DC"/>
    <w:rsid w:val="1320DC20"/>
    <w:rsid w:val="138C90F3"/>
    <w:rsid w:val="1464658B"/>
    <w:rsid w:val="15F31F72"/>
    <w:rsid w:val="16B9E73C"/>
    <w:rsid w:val="16F3EC5E"/>
    <w:rsid w:val="187E4520"/>
    <w:rsid w:val="18972EFE"/>
    <w:rsid w:val="18A3289B"/>
    <w:rsid w:val="19395457"/>
    <w:rsid w:val="19A06BBD"/>
    <w:rsid w:val="1A18C2A2"/>
    <w:rsid w:val="1A1E1B03"/>
    <w:rsid w:val="1ABEBF6D"/>
    <w:rsid w:val="1B92A041"/>
    <w:rsid w:val="1B9A21D5"/>
    <w:rsid w:val="1C5AA2BE"/>
    <w:rsid w:val="1C5D0CEA"/>
    <w:rsid w:val="1E55AF1A"/>
    <w:rsid w:val="1EB6E37A"/>
    <w:rsid w:val="1F1B2B12"/>
    <w:rsid w:val="1F7EE821"/>
    <w:rsid w:val="1FD29849"/>
    <w:rsid w:val="20DB3386"/>
    <w:rsid w:val="2258E74E"/>
    <w:rsid w:val="22A337E2"/>
    <w:rsid w:val="22A4047C"/>
    <w:rsid w:val="22DABFD9"/>
    <w:rsid w:val="23916C0F"/>
    <w:rsid w:val="23C87180"/>
    <w:rsid w:val="244EE83E"/>
    <w:rsid w:val="24697B22"/>
    <w:rsid w:val="24F2AE3C"/>
    <w:rsid w:val="2698A14A"/>
    <w:rsid w:val="26DB4C4C"/>
    <w:rsid w:val="278A36AE"/>
    <w:rsid w:val="28250FC5"/>
    <w:rsid w:val="28301916"/>
    <w:rsid w:val="29D5CAB7"/>
    <w:rsid w:val="2A8B67C1"/>
    <w:rsid w:val="2A8C749D"/>
    <w:rsid w:val="2B92A431"/>
    <w:rsid w:val="2BE49F0E"/>
    <w:rsid w:val="2CA3993C"/>
    <w:rsid w:val="2D329BBB"/>
    <w:rsid w:val="2E27A847"/>
    <w:rsid w:val="2E2D966C"/>
    <w:rsid w:val="2E62A66C"/>
    <w:rsid w:val="2E90AF5C"/>
    <w:rsid w:val="2EBCE26A"/>
    <w:rsid w:val="3002373F"/>
    <w:rsid w:val="3015118B"/>
    <w:rsid w:val="301B4A9D"/>
    <w:rsid w:val="302D51F6"/>
    <w:rsid w:val="30BAE970"/>
    <w:rsid w:val="311E8AAA"/>
    <w:rsid w:val="31F64667"/>
    <w:rsid w:val="32647BE2"/>
    <w:rsid w:val="32B66244"/>
    <w:rsid w:val="32D43D56"/>
    <w:rsid w:val="333342BB"/>
    <w:rsid w:val="33453E7E"/>
    <w:rsid w:val="33C3B92A"/>
    <w:rsid w:val="34D78EE7"/>
    <w:rsid w:val="35346960"/>
    <w:rsid w:val="35446973"/>
    <w:rsid w:val="35E1C3C2"/>
    <w:rsid w:val="364E8F29"/>
    <w:rsid w:val="364E91DC"/>
    <w:rsid w:val="36C19AF1"/>
    <w:rsid w:val="36D4CFE6"/>
    <w:rsid w:val="36DAF41F"/>
    <w:rsid w:val="36E7152F"/>
    <w:rsid w:val="39009218"/>
    <w:rsid w:val="39CF2753"/>
    <w:rsid w:val="3AE4C9D2"/>
    <w:rsid w:val="3B0A0424"/>
    <w:rsid w:val="3B3B0F25"/>
    <w:rsid w:val="3C174E5A"/>
    <w:rsid w:val="3C2556BB"/>
    <w:rsid w:val="3C3FD3CF"/>
    <w:rsid w:val="3C7AABC7"/>
    <w:rsid w:val="3CBE3C3E"/>
    <w:rsid w:val="3CD91582"/>
    <w:rsid w:val="3CE934F9"/>
    <w:rsid w:val="3E1BE05B"/>
    <w:rsid w:val="3E5A535D"/>
    <w:rsid w:val="3EB5C608"/>
    <w:rsid w:val="3EF67940"/>
    <w:rsid w:val="3F12209D"/>
    <w:rsid w:val="3FB56C8F"/>
    <w:rsid w:val="407164B7"/>
    <w:rsid w:val="409AE6A3"/>
    <w:rsid w:val="4122A298"/>
    <w:rsid w:val="412F4CE1"/>
    <w:rsid w:val="414A8641"/>
    <w:rsid w:val="41763472"/>
    <w:rsid w:val="4395C49E"/>
    <w:rsid w:val="43D0769D"/>
    <w:rsid w:val="441CA895"/>
    <w:rsid w:val="443BB69A"/>
    <w:rsid w:val="44E399AE"/>
    <w:rsid w:val="4514E6D5"/>
    <w:rsid w:val="458ECC3A"/>
    <w:rsid w:val="45938795"/>
    <w:rsid w:val="45E79704"/>
    <w:rsid w:val="46A962C7"/>
    <w:rsid w:val="46C866BA"/>
    <w:rsid w:val="46D68ACA"/>
    <w:rsid w:val="46E25C7F"/>
    <w:rsid w:val="4786356D"/>
    <w:rsid w:val="48E1350D"/>
    <w:rsid w:val="49B454D8"/>
    <w:rsid w:val="49FF9B56"/>
    <w:rsid w:val="4A6733EE"/>
    <w:rsid w:val="4B207C33"/>
    <w:rsid w:val="4B77B26C"/>
    <w:rsid w:val="4D472546"/>
    <w:rsid w:val="4D55C505"/>
    <w:rsid w:val="4E03446E"/>
    <w:rsid w:val="4E0366A2"/>
    <w:rsid w:val="4E20AC91"/>
    <w:rsid w:val="4ED0EFC9"/>
    <w:rsid w:val="4EE6F262"/>
    <w:rsid w:val="4F15FD05"/>
    <w:rsid w:val="4F8AD3C7"/>
    <w:rsid w:val="4F9A82D8"/>
    <w:rsid w:val="4FB528A8"/>
    <w:rsid w:val="50260685"/>
    <w:rsid w:val="5039E2F9"/>
    <w:rsid w:val="505FF104"/>
    <w:rsid w:val="50C516AD"/>
    <w:rsid w:val="515E9903"/>
    <w:rsid w:val="517947FC"/>
    <w:rsid w:val="523CF09F"/>
    <w:rsid w:val="538E3862"/>
    <w:rsid w:val="53A5DB46"/>
    <w:rsid w:val="5433B19E"/>
    <w:rsid w:val="543F59AE"/>
    <w:rsid w:val="5488654E"/>
    <w:rsid w:val="551D3586"/>
    <w:rsid w:val="5525C0BC"/>
    <w:rsid w:val="55342083"/>
    <w:rsid w:val="553D808E"/>
    <w:rsid w:val="564800D2"/>
    <w:rsid w:val="58372813"/>
    <w:rsid w:val="587713C4"/>
    <w:rsid w:val="59214866"/>
    <w:rsid w:val="592B385A"/>
    <w:rsid w:val="59AF1072"/>
    <w:rsid w:val="5A1952F9"/>
    <w:rsid w:val="5C56B6CD"/>
    <w:rsid w:val="5C6EFC0D"/>
    <w:rsid w:val="5CB6727D"/>
    <w:rsid w:val="5D1B18E0"/>
    <w:rsid w:val="5E42A91A"/>
    <w:rsid w:val="5F04FB48"/>
    <w:rsid w:val="5F2ADBF3"/>
    <w:rsid w:val="5FB2F46F"/>
    <w:rsid w:val="5FF1F242"/>
    <w:rsid w:val="60212C98"/>
    <w:rsid w:val="603C3081"/>
    <w:rsid w:val="60665467"/>
    <w:rsid w:val="60AF8A7A"/>
    <w:rsid w:val="61248725"/>
    <w:rsid w:val="620D7714"/>
    <w:rsid w:val="62715AE3"/>
    <w:rsid w:val="630A2763"/>
    <w:rsid w:val="63866A8E"/>
    <w:rsid w:val="63CCCF4B"/>
    <w:rsid w:val="646449D6"/>
    <w:rsid w:val="64C218FA"/>
    <w:rsid w:val="656259F4"/>
    <w:rsid w:val="658C2AC1"/>
    <w:rsid w:val="65A08EEB"/>
    <w:rsid w:val="65DABFA8"/>
    <w:rsid w:val="65EA8846"/>
    <w:rsid w:val="6665F729"/>
    <w:rsid w:val="6669774A"/>
    <w:rsid w:val="66BED583"/>
    <w:rsid w:val="67A93545"/>
    <w:rsid w:val="68AE36A3"/>
    <w:rsid w:val="68F014F6"/>
    <w:rsid w:val="6997B6F5"/>
    <w:rsid w:val="6A01DA0C"/>
    <w:rsid w:val="6A5995BE"/>
    <w:rsid w:val="6AC9C4FF"/>
    <w:rsid w:val="6C4131CD"/>
    <w:rsid w:val="6CCBAD67"/>
    <w:rsid w:val="6D1736A3"/>
    <w:rsid w:val="6D3BB3E8"/>
    <w:rsid w:val="6DA21CDD"/>
    <w:rsid w:val="6DB046D9"/>
    <w:rsid w:val="6DC4F988"/>
    <w:rsid w:val="6F778098"/>
    <w:rsid w:val="701BC762"/>
    <w:rsid w:val="719C6356"/>
    <w:rsid w:val="71CDD52E"/>
    <w:rsid w:val="7233BC82"/>
    <w:rsid w:val="7503D422"/>
    <w:rsid w:val="756E269D"/>
    <w:rsid w:val="7583A5C1"/>
    <w:rsid w:val="7605A33C"/>
    <w:rsid w:val="76149D39"/>
    <w:rsid w:val="766D0BDD"/>
    <w:rsid w:val="7742584E"/>
    <w:rsid w:val="77F3EE0F"/>
    <w:rsid w:val="78774EE2"/>
    <w:rsid w:val="78AF2ECF"/>
    <w:rsid w:val="79942C5F"/>
    <w:rsid w:val="79ED0BF7"/>
    <w:rsid w:val="7ADD1274"/>
    <w:rsid w:val="7B0783D5"/>
    <w:rsid w:val="7C096E69"/>
    <w:rsid w:val="7D2CCABB"/>
    <w:rsid w:val="7D3416C0"/>
    <w:rsid w:val="7D8FCEE5"/>
    <w:rsid w:val="7DA86C62"/>
    <w:rsid w:val="7DBFD83F"/>
    <w:rsid w:val="7DDAFD1C"/>
    <w:rsid w:val="7E2055E4"/>
    <w:rsid w:val="7E98261B"/>
    <w:rsid w:val="7EB16A32"/>
    <w:rsid w:val="7F251D68"/>
    <w:rsid w:val="7F3B5954"/>
    <w:rsid w:val="7F6092EF"/>
    <w:rsid w:val="7F9980B6"/>
    <w:rsid w:val="7FBED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B4D67"/>
  <w15:chartTrackingRefBased/>
  <w15:docId w15:val="{8EA729F4-F0B2-4672-8F96-EB681CBC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E637B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5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5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877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75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8775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F213A04EF1CB48A46E8BE59C8EFE11" ma:contentTypeVersion="3" ma:contentTypeDescription="Create a new document." ma:contentTypeScope="" ma:versionID="889bb5621ce6994438558b7578687fc4">
  <xsd:schema xmlns:xsd="http://www.w3.org/2001/XMLSchema" xmlns:xs="http://www.w3.org/2001/XMLSchema" xmlns:p="http://schemas.microsoft.com/office/2006/metadata/properties" xmlns:ns2="978a9abd-2dc3-40e2-8c36-e3410dfdc63f" xmlns:ns3="b3fb272d-af23-4413-9562-ffc92b5ebfc8" xmlns:ns4="6b9fa28b-ddcc-4041-8725-bebe945943fa" targetNamespace="http://schemas.microsoft.com/office/2006/metadata/properties" ma:root="true" ma:fieldsID="e53eb03b9c944104d04be148fcfd4e85" ns2:_="" ns3:_="" ns4:_="">
    <xsd:import namespace="978a9abd-2dc3-40e2-8c36-e3410dfdc63f"/>
    <xsd:import namespace="b3fb272d-af23-4413-9562-ffc92b5ebfc8"/>
    <xsd:import namespace="6b9fa28b-ddcc-4041-8725-bebe94594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UpdateMonth" minOccurs="0"/>
                <xsd:element ref="ns2:lcf76f155ced4ddcb4097134ff3c332f" minOccurs="0"/>
                <xsd:element ref="ns2:MediaLengthInSeconds" minOccurs="0"/>
                <xsd:element ref="ns2:Owner" minOccurs="0"/>
                <xsd:element ref="ns2:DueDate" minOccurs="0"/>
                <xsd:element ref="ns2:Updater" minOccurs="0"/>
                <xsd:element ref="ns2:MediaServiceObjectDetectorVersions" minOccurs="0"/>
                <xsd:element ref="ns2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9abd-2dc3-40e2-8c36-e3410dfdc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UpdateMonth" ma:index="19" nillable="true" ma:displayName="Update Month" ma:default="" ma:format="Dropdown" ma:internalName="UpdateMonth">
      <xsd:simpleType>
        <xsd:union memberTypes="dms:Text">
          <xsd:simpleType>
            <xsd:restriction base="dms:Choice">
              <xsd:enumeration value="March 2022"/>
              <xsd:enumeration value="April 2022"/>
              <xsd:enumeration value="May 2022"/>
              <xsd:enumeration value="June 2022"/>
              <xsd:enumeration value="July 2022"/>
              <xsd:enumeration value="August 2022"/>
              <xsd:enumeration value="September 2022"/>
              <xsd:enumeration value="October 2022"/>
              <xsd:enumeration value="November 2022"/>
              <xsd:enumeration value="December 2022"/>
            </xsd:restriction>
          </xsd:simpleType>
        </xsd:union>
      </xsd:simpleType>
    </xsd:element>
    <xsd:element name="lcf76f155ced4ddcb4097134ff3c332f" ma:index="20" nillable="true" ma:displayName="Image Tags_0" ma:hidden="true" ma:internalName="lcf76f155ced4ddcb4097134ff3c332f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Owner" ma:index="22" nillable="true" ma:displayName="Owner" ma:format="Dropdown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ueDate" ma:index="23" nillable="true" ma:displayName="Due Date" ma:format="DateOnly" ma:internalName="DueDate">
      <xsd:simpleType>
        <xsd:restriction base="dms:DateTime"/>
      </xsd:simpleType>
    </xsd:element>
    <xsd:element name="Updater" ma:index="24" nillable="true" ma:displayName="Updater" ma:format="Dropdown" ma:list="UserInfo" ma:SharePointGroup="0" ma:internalName="Updat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b272d-af23-4413-9562-ffc92b5ebf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fa28b-ddcc-4041-8725-bebe945943fa" elementFormDefault="qualified">
    <xsd:import namespace="http://schemas.microsoft.com/office/2006/documentManagement/types"/>
    <xsd:import namespace="http://schemas.microsoft.com/office/infopath/2007/PartnerControls"/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Month xmlns="978a9abd-2dc3-40e2-8c36-e3410dfdc63f" xsi:nil="true"/>
    <Updater xmlns="978a9abd-2dc3-40e2-8c36-e3410dfdc63f">
      <UserInfo>
        <DisplayName/>
        <AccountId xsi:nil="true"/>
        <AccountType/>
      </UserInfo>
    </Updater>
    <lcf76f155ced4ddcb4097134ff3c332f xmlns="978a9abd-2dc3-40e2-8c36-e3410dfdc63f" xsi:nil="true"/>
    <DueDate xmlns="978a9abd-2dc3-40e2-8c36-e3410dfdc63f" xsi:nil="true"/>
    <Owner xmlns="978a9abd-2dc3-40e2-8c36-e3410dfdc63f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03BC25-CD40-45C6-BB3A-54BD84099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a9abd-2dc3-40e2-8c36-e3410dfdc63f"/>
    <ds:schemaRef ds:uri="b3fb272d-af23-4413-9562-ffc92b5ebfc8"/>
    <ds:schemaRef ds:uri="6b9fa28b-ddcc-4041-8725-bebe94594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D5D0BA-BF5D-48FF-9865-D4E599BC1662}">
  <ds:schemaRefs>
    <ds:schemaRef ds:uri="http://schemas.microsoft.com/office/2006/metadata/properties"/>
    <ds:schemaRef ds:uri="http://schemas.microsoft.com/office/infopath/2007/PartnerControls"/>
    <ds:schemaRef ds:uri="978a9abd-2dc3-40e2-8c36-e3410dfdc63f"/>
  </ds:schemaRefs>
</ds:datastoreItem>
</file>

<file path=customXml/itemProps3.xml><?xml version="1.0" encoding="utf-8"?>
<ds:datastoreItem xmlns:ds="http://schemas.openxmlformats.org/officeDocument/2006/customXml" ds:itemID="{39B9F4E2-449B-4BF5-9E97-3B61E29D35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520C09-877F-4050-9776-00749E3EA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Guo (NESO)</dc:creator>
  <cp:keywords/>
  <dc:description/>
  <cp:lastModifiedBy>Lizzie Timmins (NESO)</cp:lastModifiedBy>
  <cp:revision>291</cp:revision>
  <dcterms:created xsi:type="dcterms:W3CDTF">2025-04-18T00:32:00Z</dcterms:created>
  <dcterms:modified xsi:type="dcterms:W3CDTF">2025-07-15T09:55:00Z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0x010100C9F213A04EF1CB48A46E8BE59C8EFE11</vt:lpwstr>
  </property>
  <property fmtid="{D5CDD505-2E9C-101B-9397-08002B2CF9AE}" pid="3" name="MediaServiceImageTags">
    <vt:lpwstr/>
  </property>
  <property fmtid="{D5CDD505-2E9C-101B-9397-08002B2CF9AE}" pid="4" name="Order">
    <vt:r8>603000</vt:r8>
  </property>
</Properties>
</file>